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CB" w:rsidRDefault="00DC21CB"/>
    <w:tbl>
      <w:tblPr>
        <w:tblStyle w:val="TableGrid"/>
        <w:tblpPr w:leftFromText="180" w:rightFromText="180" w:vertAnchor="text" w:horzAnchor="margin" w:tblpXSpec="center" w:tblpY="356"/>
        <w:tblOverlap w:val="never"/>
        <w:tblW w:w="10511" w:type="dxa"/>
        <w:tblLook w:val="04A0" w:firstRow="1" w:lastRow="0" w:firstColumn="1" w:lastColumn="0" w:noHBand="0" w:noVBand="1"/>
      </w:tblPr>
      <w:tblGrid>
        <w:gridCol w:w="1668"/>
        <w:gridCol w:w="5953"/>
        <w:gridCol w:w="2890"/>
      </w:tblGrid>
      <w:tr w:rsidR="00C1276C" w:rsidTr="00C1276C">
        <w:trPr>
          <w:trHeight w:val="1378"/>
        </w:trPr>
        <w:tc>
          <w:tcPr>
            <w:tcW w:w="10511" w:type="dxa"/>
            <w:gridSpan w:val="3"/>
            <w:shd w:val="clear" w:color="auto" w:fill="F2F2F2" w:themeFill="background1" w:themeFillShade="F2"/>
            <w:vAlign w:val="center"/>
          </w:tcPr>
          <w:p w:rsidR="00220510" w:rsidRDefault="00AA688B" w:rsidP="00220510">
            <w:pPr>
              <w:jc w:val="center"/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  <w:lang w:val="en-US"/>
              </w:rPr>
              <w:t>مسودة أجندة</w:t>
            </w:r>
          </w:p>
          <w:p w:rsidR="00D40CA3" w:rsidRDefault="00AA688B" w:rsidP="00D132CB">
            <w:pPr>
              <w:jc w:val="center"/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  <w:lang w:val="en-US"/>
              </w:rPr>
              <w:t xml:space="preserve">الخطة الوطنية لكفاءة  الطاقة </w:t>
            </w:r>
            <w:r>
              <w:rPr>
                <w:rFonts w:cs="Arial"/>
                <w:b/>
                <w:bCs/>
                <w:sz w:val="28"/>
                <w:szCs w:val="28"/>
                <w:rtl/>
                <w:lang w:val="en-US"/>
              </w:rPr>
              <w:t>–</w:t>
            </w:r>
            <w:r>
              <w:rPr>
                <w:rFonts w:cs="Arial" w:hint="cs"/>
                <w:b/>
                <w:bCs/>
                <w:sz w:val="28"/>
                <w:szCs w:val="28"/>
                <w:rtl/>
                <w:lang w:val="en-US"/>
              </w:rPr>
              <w:t xml:space="preserve"> تنسيق الجهود</w:t>
            </w:r>
          </w:p>
          <w:p w:rsidR="00D132CB" w:rsidRPr="00D40CA3" w:rsidRDefault="00AA688B" w:rsidP="00D132CB">
            <w:pPr>
              <w:jc w:val="center"/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  <w:lang w:val="en-US"/>
              </w:rPr>
              <w:t>الإطار الاسترشادي العربي لتحسين كفاءة الطاقة وترشيد استهلاكها لدى المستهلك النهائي</w:t>
            </w:r>
          </w:p>
          <w:p w:rsidR="00D40CA3" w:rsidRPr="00D40CA3" w:rsidRDefault="00AA688B" w:rsidP="00D132CB">
            <w:pPr>
              <w:jc w:val="center"/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  <w:lang w:val="en-US"/>
              </w:rPr>
              <w:t>8 أغسطس 2016</w:t>
            </w:r>
          </w:p>
          <w:p w:rsidR="00D40CA3" w:rsidRPr="00220510" w:rsidRDefault="00AA688B" w:rsidP="00D132CB">
            <w:pPr>
              <w:jc w:val="center"/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  <w:lang w:val="en-US"/>
              </w:rPr>
              <w:t>جامعة الدول العربية</w:t>
            </w:r>
            <w:r w:rsidR="00734FF5">
              <w:rPr>
                <w:rFonts w:cs="Arial" w:hint="cs"/>
                <w:b/>
                <w:bCs/>
                <w:sz w:val="28"/>
                <w:szCs w:val="28"/>
                <w:rtl/>
                <w:lang w:val="en-US" w:bidi="ar-EG"/>
              </w:rPr>
              <w:t xml:space="preserve"> </w:t>
            </w:r>
            <w:r>
              <w:rPr>
                <w:rFonts w:cs="Arial" w:hint="cs"/>
                <w:b/>
                <w:bCs/>
                <w:sz w:val="28"/>
                <w:szCs w:val="28"/>
                <w:rtl/>
                <w:lang w:val="en-US"/>
              </w:rPr>
              <w:t>- القاهرة</w:t>
            </w:r>
          </w:p>
        </w:tc>
      </w:tr>
      <w:tr w:rsidR="00C1276C" w:rsidTr="0051132F">
        <w:trPr>
          <w:trHeight w:val="309"/>
        </w:trPr>
        <w:tc>
          <w:tcPr>
            <w:tcW w:w="10511" w:type="dxa"/>
            <w:gridSpan w:val="3"/>
            <w:shd w:val="clear" w:color="auto" w:fill="548DD4" w:themeFill="text2" w:themeFillTint="99"/>
          </w:tcPr>
          <w:p w:rsidR="00C1276C" w:rsidRPr="003D629B" w:rsidRDefault="00C1276C" w:rsidP="0051132F">
            <w:pPr>
              <w:tabs>
                <w:tab w:val="left" w:pos="3159"/>
                <w:tab w:val="left" w:pos="3636"/>
                <w:tab w:val="center" w:pos="4680"/>
              </w:tabs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7001F0" w:rsidTr="00AA7CAD">
        <w:trPr>
          <w:trHeight w:val="265"/>
        </w:trPr>
        <w:tc>
          <w:tcPr>
            <w:tcW w:w="1668" w:type="dxa"/>
          </w:tcPr>
          <w:p w:rsidR="007001F0" w:rsidRDefault="00590FDA" w:rsidP="00590FDA">
            <w:pPr>
              <w:bidi/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>9:30-10:00</w:t>
            </w:r>
          </w:p>
        </w:tc>
        <w:tc>
          <w:tcPr>
            <w:tcW w:w="8843" w:type="dxa"/>
            <w:gridSpan w:val="2"/>
          </w:tcPr>
          <w:p w:rsidR="007001F0" w:rsidRDefault="00AA688B" w:rsidP="00AA688B">
            <w:pPr>
              <w:bidi/>
              <w:jc w:val="center"/>
              <w:rPr>
                <w:rFonts w:cs="Arial"/>
                <w:rtl/>
                <w:lang w:val="en-US"/>
              </w:rPr>
            </w:pPr>
            <w:r>
              <w:rPr>
                <w:rFonts w:cs="Arial" w:hint="cs"/>
                <w:rtl/>
                <w:lang w:val="en-US"/>
              </w:rPr>
              <w:t>التسجيل</w:t>
            </w:r>
          </w:p>
        </w:tc>
      </w:tr>
      <w:tr w:rsidR="007001F0" w:rsidTr="006C5435">
        <w:trPr>
          <w:trHeight w:val="776"/>
        </w:trPr>
        <w:tc>
          <w:tcPr>
            <w:tcW w:w="1668" w:type="dxa"/>
          </w:tcPr>
          <w:p w:rsidR="007001F0" w:rsidRPr="00E71A5D" w:rsidRDefault="00590FDA" w:rsidP="00590FDA">
            <w:pPr>
              <w:bidi/>
              <w:rPr>
                <w:rtl/>
                <w:lang w:val="en-US"/>
              </w:rPr>
            </w:pPr>
            <w:r>
              <w:rPr>
                <w:lang w:val="en-US"/>
              </w:rPr>
              <w:t>10:00-10:30</w:t>
            </w:r>
          </w:p>
          <w:p w:rsidR="007001F0" w:rsidRDefault="007001F0" w:rsidP="007001F0">
            <w:pPr>
              <w:rPr>
                <w:lang w:val="en-US"/>
              </w:rPr>
            </w:pPr>
          </w:p>
        </w:tc>
        <w:tc>
          <w:tcPr>
            <w:tcW w:w="5953" w:type="dxa"/>
          </w:tcPr>
          <w:p w:rsidR="007001F0" w:rsidRDefault="00AA688B" w:rsidP="00AA688B">
            <w:pPr>
              <w:bidi/>
              <w:rPr>
                <w:lang w:val="en-US"/>
              </w:rPr>
            </w:pPr>
            <w:r>
              <w:rPr>
                <w:rFonts w:cs="Arial" w:hint="cs"/>
                <w:rtl/>
                <w:lang w:val="en-US"/>
              </w:rPr>
              <w:t>الكلمة الافتتاحية والهدف من الاجتماع</w:t>
            </w:r>
          </w:p>
        </w:tc>
        <w:tc>
          <w:tcPr>
            <w:tcW w:w="2890" w:type="dxa"/>
          </w:tcPr>
          <w:p w:rsidR="007001F0" w:rsidRDefault="00AA688B" w:rsidP="00AA688B">
            <w:pPr>
              <w:bidi/>
              <w:rPr>
                <w:rFonts w:cs="Arial"/>
                <w:rtl/>
                <w:lang w:val="en-US"/>
              </w:rPr>
            </w:pPr>
            <w:r>
              <w:rPr>
                <w:rFonts w:cs="Arial" w:hint="cs"/>
                <w:rtl/>
                <w:lang w:val="en-US"/>
              </w:rPr>
              <w:t>الدكتور محمد موسى عمران</w:t>
            </w:r>
          </w:p>
          <w:p w:rsidR="00AA688B" w:rsidRDefault="00AA688B" w:rsidP="00AA688B">
            <w:pPr>
              <w:bidi/>
              <w:rPr>
                <w:rFonts w:cs="Arial"/>
                <w:rtl/>
                <w:lang w:val="en-US"/>
              </w:rPr>
            </w:pPr>
            <w:r>
              <w:rPr>
                <w:rFonts w:cs="Arial" w:hint="cs"/>
                <w:rtl/>
                <w:lang w:val="en-US"/>
              </w:rPr>
              <w:t>المهندسة جميلة مطر</w:t>
            </w:r>
          </w:p>
          <w:p w:rsidR="00AA688B" w:rsidRDefault="00AA688B" w:rsidP="00AA688B">
            <w:pPr>
              <w:bidi/>
              <w:rPr>
                <w:lang w:val="en-US"/>
              </w:rPr>
            </w:pPr>
            <w:r>
              <w:rPr>
                <w:rFonts w:cs="Arial" w:hint="cs"/>
                <w:rtl/>
                <w:lang w:val="en-US"/>
              </w:rPr>
              <w:t>الدكتور أحمد بدر</w:t>
            </w:r>
          </w:p>
        </w:tc>
      </w:tr>
      <w:tr w:rsidR="000C156A" w:rsidTr="000C156A">
        <w:trPr>
          <w:trHeight w:val="297"/>
        </w:trPr>
        <w:tc>
          <w:tcPr>
            <w:tcW w:w="10511" w:type="dxa"/>
            <w:gridSpan w:val="3"/>
            <w:shd w:val="clear" w:color="auto" w:fill="548DD4" w:themeFill="text2" w:themeFillTint="99"/>
          </w:tcPr>
          <w:p w:rsidR="006D0F15" w:rsidRDefault="000C156A" w:rsidP="000C156A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  <w:lang w:val="en-US"/>
              </w:rPr>
              <w:t>الجلسة الأولى</w:t>
            </w:r>
            <w:r w:rsidR="00550735">
              <w:rPr>
                <w:rFonts w:cs="Arial" w:hint="cs"/>
                <w:rtl/>
                <w:lang w:val="en-US"/>
              </w:rPr>
              <w:t xml:space="preserve">: </w:t>
            </w:r>
            <w:r w:rsidR="00550735">
              <w:rPr>
                <w:rFonts w:hint="cs"/>
                <w:rtl/>
              </w:rPr>
              <w:t xml:space="preserve"> </w:t>
            </w:r>
            <w:r w:rsidR="006D0F15">
              <w:rPr>
                <w:rFonts w:hint="cs"/>
                <w:rtl/>
              </w:rPr>
              <w:t xml:space="preserve"> </w:t>
            </w:r>
            <w:r w:rsidR="006D0F15" w:rsidRPr="006D0F15">
              <w:rPr>
                <w:rFonts w:cs="Arial" w:hint="cs"/>
                <w:rtl/>
              </w:rPr>
              <w:t>التقدم</w:t>
            </w:r>
            <w:r w:rsidR="006D0F15" w:rsidRPr="006D0F15">
              <w:rPr>
                <w:rFonts w:cs="Arial"/>
                <w:rtl/>
              </w:rPr>
              <w:t xml:space="preserve"> </w:t>
            </w:r>
            <w:r w:rsidR="006D0F15" w:rsidRPr="006D0F15">
              <w:rPr>
                <w:rFonts w:cs="Arial" w:hint="cs"/>
                <w:rtl/>
              </w:rPr>
              <w:t>المحرز</w:t>
            </w:r>
            <w:r w:rsidR="006D0F15" w:rsidRPr="006D0F15">
              <w:rPr>
                <w:rFonts w:cs="Arial"/>
                <w:rtl/>
              </w:rPr>
              <w:t xml:space="preserve"> </w:t>
            </w:r>
            <w:r w:rsidR="006D0F15" w:rsidRPr="006D0F15">
              <w:rPr>
                <w:rFonts w:cs="Arial" w:hint="cs"/>
                <w:rtl/>
              </w:rPr>
              <w:t>في</w:t>
            </w:r>
            <w:r w:rsidR="006D0F15" w:rsidRPr="006D0F15">
              <w:rPr>
                <w:rFonts w:cs="Arial"/>
                <w:rtl/>
              </w:rPr>
              <w:t xml:space="preserve"> </w:t>
            </w:r>
            <w:r w:rsidR="006D0F15" w:rsidRPr="006D0F15">
              <w:rPr>
                <w:rFonts w:cs="Arial" w:hint="cs"/>
                <w:rtl/>
              </w:rPr>
              <w:t>إعداد</w:t>
            </w:r>
            <w:r w:rsidR="006D0F15" w:rsidRPr="006D0F15">
              <w:rPr>
                <w:rFonts w:cs="Arial"/>
                <w:rtl/>
              </w:rPr>
              <w:t xml:space="preserve"> </w:t>
            </w:r>
            <w:r w:rsidR="006D0F15" w:rsidRPr="006D0F15">
              <w:rPr>
                <w:rFonts w:cs="Arial" w:hint="cs"/>
                <w:rtl/>
              </w:rPr>
              <w:t>الخطة</w:t>
            </w:r>
            <w:r w:rsidR="006D0F15" w:rsidRPr="006D0F15">
              <w:rPr>
                <w:rFonts w:cs="Arial"/>
                <w:rtl/>
              </w:rPr>
              <w:t xml:space="preserve"> </w:t>
            </w:r>
            <w:r w:rsidR="006D0F15" w:rsidRPr="006D0F15">
              <w:rPr>
                <w:rFonts w:cs="Arial" w:hint="cs"/>
                <w:rtl/>
              </w:rPr>
              <w:t>الوطنية</w:t>
            </w:r>
            <w:r w:rsidR="006D0F15" w:rsidRPr="006D0F15">
              <w:rPr>
                <w:rFonts w:cs="Arial"/>
                <w:rtl/>
              </w:rPr>
              <w:t xml:space="preserve"> </w:t>
            </w:r>
            <w:r w:rsidR="006D0F15" w:rsidRPr="006D0F15">
              <w:rPr>
                <w:rFonts w:cs="Arial" w:hint="cs"/>
                <w:rtl/>
              </w:rPr>
              <w:t>لكفاءة</w:t>
            </w:r>
            <w:r w:rsidR="006D0F15" w:rsidRPr="006D0F15">
              <w:rPr>
                <w:rFonts w:cs="Arial"/>
                <w:rtl/>
              </w:rPr>
              <w:t xml:space="preserve"> </w:t>
            </w:r>
            <w:r w:rsidR="006D0F15" w:rsidRPr="006D0F15">
              <w:rPr>
                <w:rFonts w:cs="Arial" w:hint="cs"/>
                <w:rtl/>
              </w:rPr>
              <w:t>الطاقة</w:t>
            </w:r>
            <w:r w:rsidR="006D0F15" w:rsidRPr="006D0F15">
              <w:rPr>
                <w:rFonts w:cs="Arial"/>
                <w:rtl/>
              </w:rPr>
              <w:t xml:space="preserve"> </w:t>
            </w:r>
            <w:r w:rsidR="006D0F15" w:rsidRPr="006D0F15">
              <w:rPr>
                <w:rFonts w:cs="Arial" w:hint="cs"/>
                <w:rtl/>
              </w:rPr>
              <w:t>في</w:t>
            </w:r>
            <w:r w:rsidR="006D0F15" w:rsidRPr="006D0F15">
              <w:rPr>
                <w:rFonts w:cs="Arial"/>
                <w:rtl/>
              </w:rPr>
              <w:t xml:space="preserve"> </w:t>
            </w:r>
            <w:r w:rsidR="006D0F15" w:rsidRPr="006D0F15">
              <w:rPr>
                <w:rFonts w:cs="Arial" w:hint="cs"/>
                <w:rtl/>
              </w:rPr>
              <w:t>جمهورية</w:t>
            </w:r>
            <w:r w:rsidR="006D0F15" w:rsidRPr="006D0F15">
              <w:rPr>
                <w:rFonts w:cs="Arial"/>
                <w:rtl/>
              </w:rPr>
              <w:t xml:space="preserve"> </w:t>
            </w:r>
            <w:r w:rsidR="006D0F15" w:rsidRPr="006D0F15">
              <w:rPr>
                <w:rFonts w:cs="Arial" w:hint="cs"/>
                <w:rtl/>
              </w:rPr>
              <w:t>مصر</w:t>
            </w:r>
            <w:r w:rsidR="006D0F15" w:rsidRPr="006D0F15">
              <w:rPr>
                <w:rFonts w:cs="Arial"/>
                <w:rtl/>
              </w:rPr>
              <w:t xml:space="preserve"> </w:t>
            </w:r>
            <w:r w:rsidR="006D0F15" w:rsidRPr="006D0F15">
              <w:rPr>
                <w:rFonts w:cs="Arial" w:hint="cs"/>
                <w:rtl/>
              </w:rPr>
              <w:t xml:space="preserve">العربية </w:t>
            </w:r>
          </w:p>
          <w:p w:rsidR="000C156A" w:rsidRDefault="00550735" w:rsidP="006D0F15">
            <w:pPr>
              <w:bidi/>
              <w:jc w:val="center"/>
              <w:rPr>
                <w:rFonts w:cs="Arial"/>
                <w:rtl/>
                <w:lang w:val="en-US"/>
              </w:rPr>
            </w:pPr>
            <w:r w:rsidRPr="00550735">
              <w:rPr>
                <w:rFonts w:cs="Arial" w:hint="cs"/>
                <w:rtl/>
                <w:lang w:val="en-US"/>
              </w:rPr>
              <w:t>عمار</w:t>
            </w:r>
            <w:r w:rsidRPr="00550735">
              <w:rPr>
                <w:rFonts w:cs="Arial"/>
                <w:rtl/>
                <w:lang w:val="en-US"/>
              </w:rPr>
              <w:t xml:space="preserve"> </w:t>
            </w:r>
            <w:r w:rsidRPr="00550735">
              <w:rPr>
                <w:rFonts w:cs="Arial" w:hint="cs"/>
                <w:rtl/>
                <w:lang w:val="en-US"/>
              </w:rPr>
              <w:t>الطاهر</w:t>
            </w:r>
          </w:p>
        </w:tc>
      </w:tr>
      <w:tr w:rsidR="000C156A" w:rsidTr="006C5435">
        <w:trPr>
          <w:trHeight w:val="532"/>
        </w:trPr>
        <w:tc>
          <w:tcPr>
            <w:tcW w:w="1668" w:type="dxa"/>
          </w:tcPr>
          <w:p w:rsidR="000C156A" w:rsidRDefault="003F6650" w:rsidP="003F6650">
            <w:pPr>
              <w:bidi/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>10:30-10:45</w:t>
            </w:r>
          </w:p>
        </w:tc>
        <w:tc>
          <w:tcPr>
            <w:tcW w:w="5953" w:type="dxa"/>
          </w:tcPr>
          <w:p w:rsidR="000C156A" w:rsidRPr="00104F39" w:rsidRDefault="00647307" w:rsidP="0092272C">
            <w:pPr>
              <w:bidi/>
              <w:rPr>
                <w:rFonts w:cs="Arial"/>
                <w:rtl/>
                <w:lang w:val="en-US"/>
              </w:rPr>
            </w:pPr>
            <w:r>
              <w:rPr>
                <w:rFonts w:cs="Arial" w:hint="cs"/>
                <w:rtl/>
                <w:lang w:val="en-US"/>
              </w:rPr>
              <w:t xml:space="preserve">ملخص عن </w:t>
            </w:r>
            <w:r w:rsidR="000C156A">
              <w:rPr>
                <w:rFonts w:cs="Arial" w:hint="cs"/>
                <w:rtl/>
                <w:lang w:val="en-US"/>
              </w:rPr>
              <w:t xml:space="preserve">منهجية </w:t>
            </w:r>
            <w:r>
              <w:rPr>
                <w:rFonts w:cs="Arial" w:hint="cs"/>
                <w:rtl/>
                <w:lang w:val="en-US"/>
              </w:rPr>
              <w:t xml:space="preserve"> متابعة تطور </w:t>
            </w:r>
            <w:r w:rsidR="000C156A">
              <w:rPr>
                <w:rFonts w:cs="Arial" w:hint="cs"/>
                <w:rtl/>
                <w:lang w:val="en-US"/>
              </w:rPr>
              <w:t>كفاءة الطاقة</w:t>
            </w:r>
            <w:r w:rsidR="0092272C">
              <w:rPr>
                <w:rFonts w:cs="Arial" w:hint="cs"/>
                <w:rtl/>
                <w:lang w:val="en-US"/>
              </w:rPr>
              <w:t xml:space="preserve"> في الدول العربية</w:t>
            </w:r>
          </w:p>
        </w:tc>
        <w:tc>
          <w:tcPr>
            <w:tcW w:w="2890" w:type="dxa"/>
          </w:tcPr>
          <w:p w:rsidR="000C156A" w:rsidRDefault="00D54A61" w:rsidP="000C156A">
            <w:pPr>
              <w:bidi/>
              <w:rPr>
                <w:rFonts w:cs="Arial" w:hint="cs"/>
                <w:rtl/>
                <w:lang w:val="en-US" w:bidi="ar-EG"/>
              </w:rPr>
            </w:pPr>
            <w:r>
              <w:rPr>
                <w:rFonts w:cs="Arial" w:hint="cs"/>
                <w:rtl/>
                <w:lang w:val="en-US" w:bidi="ar-EG"/>
              </w:rPr>
              <w:t>المهندس أشرف  كريدي</w:t>
            </w:r>
            <w:bookmarkStart w:id="0" w:name="_GoBack"/>
            <w:bookmarkEnd w:id="0"/>
          </w:p>
        </w:tc>
      </w:tr>
      <w:tr w:rsidR="000C156A" w:rsidTr="006C5435">
        <w:trPr>
          <w:trHeight w:val="265"/>
        </w:trPr>
        <w:tc>
          <w:tcPr>
            <w:tcW w:w="1668" w:type="dxa"/>
          </w:tcPr>
          <w:p w:rsidR="000C156A" w:rsidRDefault="003F6650" w:rsidP="000C156A">
            <w:pPr>
              <w:bidi/>
              <w:rPr>
                <w:rFonts w:cs="Arial"/>
                <w:rtl/>
                <w:lang w:val="en-US"/>
              </w:rPr>
            </w:pPr>
            <w:r>
              <w:rPr>
                <w:rFonts w:cs="Arial"/>
                <w:lang w:val="en-US"/>
              </w:rPr>
              <w:t>10:45-11:00</w:t>
            </w:r>
          </w:p>
        </w:tc>
        <w:tc>
          <w:tcPr>
            <w:tcW w:w="5953" w:type="dxa"/>
          </w:tcPr>
          <w:p w:rsidR="000C156A" w:rsidRPr="00104F39" w:rsidRDefault="008A1CFF" w:rsidP="000C156A">
            <w:pPr>
              <w:bidi/>
              <w:rPr>
                <w:rFonts w:cs="Arial"/>
                <w:rtl/>
                <w:lang w:val="en-US" w:bidi="ar-EG"/>
              </w:rPr>
            </w:pPr>
            <w:r>
              <w:rPr>
                <w:rFonts w:cs="Arial" w:hint="cs"/>
                <w:rtl/>
                <w:lang w:val="en-US" w:bidi="ar-EG"/>
              </w:rPr>
              <w:t xml:space="preserve">الشروط المرجعية للدراسة التي يقوم بها مشروع </w:t>
            </w:r>
            <w:r w:rsidR="00925AA1">
              <w:rPr>
                <w:rFonts w:cs="Arial" w:hint="cs"/>
                <w:rtl/>
                <w:lang w:val="en-US" w:bidi="ar-EG"/>
              </w:rPr>
              <w:t>"</w:t>
            </w:r>
            <w:r>
              <w:rPr>
                <w:rFonts w:cs="Arial" w:hint="cs"/>
                <w:rtl/>
                <w:lang w:val="en-US" w:bidi="ar-EG"/>
              </w:rPr>
              <w:t>تعزيز التوظيف من خلال الطاقات المتجددة وكفاءة الطاقة في منطقة الشرق الأوسط  وشمال أفريقيا</w:t>
            </w:r>
            <w:r w:rsidR="00925AA1">
              <w:rPr>
                <w:rFonts w:cs="Arial" w:hint="cs"/>
                <w:rtl/>
                <w:lang w:val="en-US" w:bidi="ar-EG"/>
              </w:rPr>
              <w:t>"</w:t>
            </w:r>
            <w:r>
              <w:rPr>
                <w:rFonts w:cs="Arial" w:hint="cs"/>
                <w:rtl/>
                <w:lang w:val="en-US" w:bidi="ar-EG"/>
              </w:rPr>
              <w:t xml:space="preserve"> حول إمكانية توظيف الكوادر في مجال الطاقة المتجددة وكفاءة  الطاقة</w:t>
            </w:r>
          </w:p>
        </w:tc>
        <w:tc>
          <w:tcPr>
            <w:tcW w:w="2890" w:type="dxa"/>
          </w:tcPr>
          <w:p w:rsidR="000C156A" w:rsidRDefault="000C156A" w:rsidP="000C156A">
            <w:pPr>
              <w:bidi/>
              <w:rPr>
                <w:rFonts w:cs="Arial"/>
                <w:rtl/>
                <w:lang w:val="en-US"/>
              </w:rPr>
            </w:pPr>
            <w:r>
              <w:rPr>
                <w:rFonts w:cs="Arial" w:hint="cs"/>
                <w:rtl/>
                <w:lang w:val="en-US"/>
              </w:rPr>
              <w:t>الدكتور ماجد محمود/ المركز الإقليمي للطاقة المتجددة وكفاءة  الطاقة</w:t>
            </w:r>
          </w:p>
        </w:tc>
      </w:tr>
      <w:tr w:rsidR="000C156A" w:rsidTr="006C5435">
        <w:trPr>
          <w:trHeight w:val="265"/>
        </w:trPr>
        <w:tc>
          <w:tcPr>
            <w:tcW w:w="1668" w:type="dxa"/>
          </w:tcPr>
          <w:p w:rsidR="000C156A" w:rsidRDefault="003F6650" w:rsidP="000C156A">
            <w:pPr>
              <w:bidi/>
              <w:rPr>
                <w:lang w:val="en-US"/>
              </w:rPr>
            </w:pPr>
            <w:r>
              <w:rPr>
                <w:lang w:val="en-US"/>
              </w:rPr>
              <w:t>11:00-11:30</w:t>
            </w:r>
          </w:p>
        </w:tc>
        <w:tc>
          <w:tcPr>
            <w:tcW w:w="5953" w:type="dxa"/>
          </w:tcPr>
          <w:p w:rsidR="000C156A" w:rsidRPr="00104F39" w:rsidRDefault="000C156A" w:rsidP="000C156A">
            <w:pPr>
              <w:rPr>
                <w:rFonts w:cs="Arial"/>
                <w:lang w:val="en-US"/>
              </w:rPr>
            </w:pPr>
            <w:r w:rsidRPr="006D1316">
              <w:rPr>
                <w:rFonts w:cs="Arial"/>
                <w:lang w:val="en-US"/>
              </w:rPr>
              <w:t xml:space="preserve">Experiences of  NEEAP Development and Funding Acquisition for Action implementation  </w:t>
            </w:r>
          </w:p>
        </w:tc>
        <w:tc>
          <w:tcPr>
            <w:tcW w:w="2890" w:type="dxa"/>
          </w:tcPr>
          <w:p w:rsidR="000C156A" w:rsidRPr="00CF15F6" w:rsidRDefault="000C156A" w:rsidP="000C156A">
            <w:pPr>
              <w:rPr>
                <w:rtl/>
                <w:lang w:val="en-US"/>
              </w:rPr>
            </w:pPr>
            <w:r w:rsidRPr="006D1316">
              <w:rPr>
                <w:rFonts w:cs="Arial"/>
                <w:lang w:val="en-US"/>
              </w:rPr>
              <w:t>Dr. Albrecht Kaupp / GIZ Senior Advisor (</w:t>
            </w:r>
            <w:r w:rsidRPr="00E508FC">
              <w:rPr>
                <w:rFonts w:cs="Arial"/>
                <w:lang w:val="en-US"/>
              </w:rPr>
              <w:t>DIAPOL-CE</w:t>
            </w:r>
            <w:r w:rsidRPr="006D1316">
              <w:rPr>
                <w:rFonts w:cs="Arial"/>
                <w:lang w:val="en-US"/>
              </w:rPr>
              <w:t>)</w:t>
            </w:r>
          </w:p>
        </w:tc>
      </w:tr>
      <w:tr w:rsidR="000C156A" w:rsidTr="007C1598">
        <w:trPr>
          <w:trHeight w:val="265"/>
        </w:trPr>
        <w:tc>
          <w:tcPr>
            <w:tcW w:w="1668" w:type="dxa"/>
          </w:tcPr>
          <w:p w:rsidR="000C156A" w:rsidRPr="004C2478" w:rsidRDefault="003F6650" w:rsidP="000C156A">
            <w:pPr>
              <w:bidi/>
              <w:rPr>
                <w:lang w:val="en-US"/>
              </w:rPr>
            </w:pPr>
            <w:r>
              <w:rPr>
                <w:lang w:val="en-US"/>
              </w:rPr>
              <w:t>11:30-12:00</w:t>
            </w:r>
          </w:p>
        </w:tc>
        <w:tc>
          <w:tcPr>
            <w:tcW w:w="8843" w:type="dxa"/>
            <w:gridSpan w:val="2"/>
          </w:tcPr>
          <w:p w:rsidR="000C156A" w:rsidRDefault="000C156A" w:rsidP="000C156A">
            <w:pPr>
              <w:jc w:val="center"/>
              <w:rPr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>استراحة قهوة</w:t>
            </w:r>
          </w:p>
        </w:tc>
      </w:tr>
      <w:tr w:rsidR="000C156A" w:rsidTr="000C156A">
        <w:trPr>
          <w:trHeight w:val="265"/>
        </w:trPr>
        <w:tc>
          <w:tcPr>
            <w:tcW w:w="10511" w:type="dxa"/>
            <w:gridSpan w:val="3"/>
            <w:shd w:val="clear" w:color="auto" w:fill="548DD4" w:themeFill="text2" w:themeFillTint="99"/>
          </w:tcPr>
          <w:p w:rsidR="000C156A" w:rsidRDefault="000C156A" w:rsidP="000C156A">
            <w:pPr>
              <w:bidi/>
              <w:jc w:val="center"/>
              <w:rPr>
                <w:rFonts w:cs="Arial"/>
                <w:rtl/>
                <w:lang w:val="en-US"/>
              </w:rPr>
            </w:pPr>
            <w:r>
              <w:rPr>
                <w:rFonts w:cs="Arial" w:hint="cs"/>
                <w:rtl/>
                <w:lang w:val="en-US"/>
              </w:rPr>
              <w:t>الجلسة الثانية</w:t>
            </w:r>
          </w:p>
        </w:tc>
      </w:tr>
      <w:tr w:rsidR="000C156A" w:rsidTr="006C5435">
        <w:trPr>
          <w:trHeight w:val="265"/>
        </w:trPr>
        <w:tc>
          <w:tcPr>
            <w:tcW w:w="1668" w:type="dxa"/>
          </w:tcPr>
          <w:p w:rsidR="000C156A" w:rsidRDefault="003F6650" w:rsidP="00051A01">
            <w:pPr>
              <w:bidi/>
              <w:rPr>
                <w:lang w:val="en-US"/>
              </w:rPr>
            </w:pPr>
            <w:r>
              <w:rPr>
                <w:lang w:val="en-US"/>
              </w:rPr>
              <w:t>12:00-12:30</w:t>
            </w:r>
          </w:p>
        </w:tc>
        <w:tc>
          <w:tcPr>
            <w:tcW w:w="5953" w:type="dxa"/>
          </w:tcPr>
          <w:p w:rsidR="000C156A" w:rsidRPr="004C2478" w:rsidRDefault="000C156A" w:rsidP="000C156A">
            <w:pPr>
              <w:rPr>
                <w:lang w:val="en-US"/>
              </w:rPr>
            </w:pPr>
            <w:r w:rsidRPr="00DE335B">
              <w:rPr>
                <w:lang w:val="en-US"/>
              </w:rPr>
              <w:t>The colors of national EE implementation strategies: From utility managed demand side management, peak demand response to feed-in tariffs for kWh saved, and tendering of kWh saved and Negawatt power plants.</w:t>
            </w:r>
          </w:p>
        </w:tc>
        <w:tc>
          <w:tcPr>
            <w:tcW w:w="2890" w:type="dxa"/>
          </w:tcPr>
          <w:p w:rsidR="000C156A" w:rsidRPr="00877CCD" w:rsidRDefault="000C156A" w:rsidP="000C156A">
            <w:pPr>
              <w:rPr>
                <w:lang w:val="en-US" w:bidi="ar-EG"/>
              </w:rPr>
            </w:pPr>
            <w:r>
              <w:rPr>
                <w:lang w:val="en-US" w:bidi="ar-EG"/>
              </w:rPr>
              <w:t xml:space="preserve">Dr. Albrecht Kaupp </w:t>
            </w:r>
            <w:r w:rsidRPr="0014192E">
              <w:rPr>
                <w:lang w:val="en-US" w:bidi="ar-EG"/>
              </w:rPr>
              <w:t>/ GIZ Senior Advisor (</w:t>
            </w:r>
            <w:r w:rsidRPr="00E508FC">
              <w:rPr>
                <w:lang w:val="en-US" w:bidi="ar-EG"/>
              </w:rPr>
              <w:t>DIAPOL-CE</w:t>
            </w:r>
            <w:r w:rsidRPr="0014192E">
              <w:rPr>
                <w:lang w:val="en-US" w:bidi="ar-EG"/>
              </w:rPr>
              <w:t>)</w:t>
            </w:r>
          </w:p>
        </w:tc>
      </w:tr>
      <w:tr w:rsidR="000C156A" w:rsidTr="00681917">
        <w:trPr>
          <w:trHeight w:val="265"/>
        </w:trPr>
        <w:tc>
          <w:tcPr>
            <w:tcW w:w="10511" w:type="dxa"/>
            <w:gridSpan w:val="3"/>
            <w:shd w:val="clear" w:color="auto" w:fill="548DD4" w:themeFill="text2" w:themeFillTint="99"/>
          </w:tcPr>
          <w:p w:rsidR="000C156A" w:rsidRDefault="000C156A" w:rsidP="00681917">
            <w:pPr>
              <w:bidi/>
              <w:jc w:val="center"/>
              <w:rPr>
                <w:rtl/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 xml:space="preserve">الجلسة الثالثة : </w:t>
            </w:r>
            <w:r w:rsidR="00681917">
              <w:rPr>
                <w:rFonts w:hint="cs"/>
                <w:rtl/>
                <w:lang w:val="en-US" w:bidi="ar-EG"/>
              </w:rPr>
              <w:t>جلسة ح</w:t>
            </w:r>
            <w:r>
              <w:rPr>
                <w:rFonts w:hint="cs"/>
                <w:rtl/>
                <w:lang w:val="en-US" w:bidi="ar-EG"/>
              </w:rPr>
              <w:t>وارية</w:t>
            </w:r>
          </w:p>
          <w:p w:rsidR="000C156A" w:rsidRPr="00877CCD" w:rsidRDefault="000C156A" w:rsidP="00681917">
            <w:pPr>
              <w:bidi/>
              <w:jc w:val="center"/>
              <w:rPr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>الدكتور حافظ سلماوي</w:t>
            </w:r>
          </w:p>
        </w:tc>
      </w:tr>
      <w:tr w:rsidR="000C156A" w:rsidTr="003F6650">
        <w:trPr>
          <w:trHeight w:val="99"/>
        </w:trPr>
        <w:tc>
          <w:tcPr>
            <w:tcW w:w="1668" w:type="dxa"/>
          </w:tcPr>
          <w:p w:rsidR="000C156A" w:rsidRDefault="003F6650" w:rsidP="009D6AF6">
            <w:pPr>
              <w:bidi/>
              <w:rPr>
                <w:rtl/>
                <w:lang w:val="en-US"/>
              </w:rPr>
            </w:pPr>
            <w:r>
              <w:rPr>
                <w:lang w:val="en-US"/>
              </w:rPr>
              <w:t>12:30-14:30</w:t>
            </w:r>
          </w:p>
        </w:tc>
        <w:tc>
          <w:tcPr>
            <w:tcW w:w="5953" w:type="dxa"/>
          </w:tcPr>
          <w:p w:rsidR="000C156A" w:rsidRPr="004C2478" w:rsidRDefault="0051132F" w:rsidP="0051132F">
            <w:pPr>
              <w:bidi/>
              <w:rPr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المناقشات </w:t>
            </w:r>
            <w:r w:rsidR="00681917">
              <w:rPr>
                <w:rFonts w:hint="cs"/>
                <w:rtl/>
                <w:lang w:val="en-US"/>
              </w:rPr>
              <w:t>و</w:t>
            </w:r>
            <w:r>
              <w:rPr>
                <w:rFonts w:hint="cs"/>
                <w:rtl/>
                <w:lang w:val="en-US"/>
              </w:rPr>
              <w:t xml:space="preserve">التوصيات </w:t>
            </w:r>
            <w:r w:rsidR="00681917">
              <w:rPr>
                <w:rFonts w:hint="cs"/>
                <w:rtl/>
                <w:lang w:val="en-US"/>
              </w:rPr>
              <w:t xml:space="preserve">والخطوات المستقبلية </w:t>
            </w:r>
          </w:p>
        </w:tc>
        <w:tc>
          <w:tcPr>
            <w:tcW w:w="2890" w:type="dxa"/>
          </w:tcPr>
          <w:p w:rsidR="000C156A" w:rsidRPr="00877CCD" w:rsidRDefault="000C156A" w:rsidP="000C156A">
            <w:pPr>
              <w:rPr>
                <w:lang w:val="en-US" w:bidi="ar-EG"/>
              </w:rPr>
            </w:pPr>
          </w:p>
        </w:tc>
      </w:tr>
      <w:tr w:rsidR="0051132F" w:rsidTr="002B04F4">
        <w:trPr>
          <w:trHeight w:val="265"/>
        </w:trPr>
        <w:tc>
          <w:tcPr>
            <w:tcW w:w="1668" w:type="dxa"/>
          </w:tcPr>
          <w:p w:rsidR="0051132F" w:rsidRDefault="009D6AF6" w:rsidP="000C156A">
            <w:pPr>
              <w:bidi/>
              <w:rPr>
                <w:lang w:val="en-US"/>
              </w:rPr>
            </w:pPr>
            <w:r>
              <w:rPr>
                <w:rFonts w:cs="Arial"/>
                <w:lang w:val="en-US"/>
              </w:rPr>
              <w:t>14:30</w:t>
            </w:r>
          </w:p>
        </w:tc>
        <w:tc>
          <w:tcPr>
            <w:tcW w:w="8843" w:type="dxa"/>
            <w:gridSpan w:val="2"/>
          </w:tcPr>
          <w:p w:rsidR="0051132F" w:rsidRDefault="0051132F" w:rsidP="0051132F">
            <w:pPr>
              <w:jc w:val="center"/>
              <w:rPr>
                <w:rFonts w:cs="Arial"/>
                <w:rtl/>
                <w:lang w:val="en-US"/>
              </w:rPr>
            </w:pPr>
            <w:r>
              <w:rPr>
                <w:rFonts w:cs="Arial" w:hint="cs"/>
                <w:rtl/>
                <w:lang w:val="en-US"/>
              </w:rPr>
              <w:t>وجبة الغداء</w:t>
            </w:r>
          </w:p>
        </w:tc>
      </w:tr>
    </w:tbl>
    <w:p w:rsidR="00324720" w:rsidRPr="008E6E18" w:rsidRDefault="00324720" w:rsidP="00C1276C">
      <w:pPr>
        <w:bidi/>
        <w:rPr>
          <w:lang w:val="en-US"/>
        </w:rPr>
      </w:pPr>
    </w:p>
    <w:sectPr w:rsidR="00324720" w:rsidRPr="008E6E18" w:rsidSect="006C5435">
      <w:headerReference w:type="default" r:id="rId9"/>
      <w:footerReference w:type="default" r:id="rId10"/>
      <w:pgSz w:w="11907" w:h="16839" w:code="9"/>
      <w:pgMar w:top="166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15C" w:rsidRDefault="0084515C" w:rsidP="008C5BE7">
      <w:pPr>
        <w:spacing w:after="0" w:line="240" w:lineRule="auto"/>
      </w:pPr>
      <w:r>
        <w:separator/>
      </w:r>
    </w:p>
  </w:endnote>
  <w:endnote w:type="continuationSeparator" w:id="0">
    <w:p w:rsidR="0084515C" w:rsidRDefault="0084515C" w:rsidP="008C5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BE7" w:rsidRDefault="008C5BE7" w:rsidP="008C5BE7">
    <w:pPr>
      <w:pStyle w:val="Footer"/>
      <w:tabs>
        <w:tab w:val="clear" w:pos="4680"/>
        <w:tab w:val="clear" w:pos="9360"/>
        <w:tab w:val="left" w:pos="673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15C" w:rsidRDefault="0084515C" w:rsidP="008C5BE7">
      <w:pPr>
        <w:spacing w:after="0" w:line="240" w:lineRule="auto"/>
      </w:pPr>
      <w:r>
        <w:separator/>
      </w:r>
    </w:p>
  </w:footnote>
  <w:footnote w:type="continuationSeparator" w:id="0">
    <w:p w:rsidR="0084515C" w:rsidRDefault="0084515C" w:rsidP="008C5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BE7" w:rsidRDefault="008C5BE7">
    <w:pPr>
      <w:pStyle w:val="Header"/>
    </w:pPr>
  </w:p>
  <w:p w:rsidR="00647307" w:rsidRDefault="00647307">
    <w:r w:rsidRPr="00647307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0995888C" wp14:editId="48A42027">
          <wp:simplePos x="0" y="0"/>
          <wp:positionH relativeFrom="column">
            <wp:posOffset>4798060</wp:posOffset>
          </wp:positionH>
          <wp:positionV relativeFrom="paragraph">
            <wp:posOffset>-161290</wp:posOffset>
          </wp:positionV>
          <wp:extent cx="779145" cy="779145"/>
          <wp:effectExtent l="0" t="0" r="1905" b="1905"/>
          <wp:wrapTight wrapText="bothSides">
            <wp:wrapPolygon edited="0">
              <wp:start x="0" y="0"/>
              <wp:lineTo x="0" y="21125"/>
              <wp:lineTo x="21125" y="21125"/>
              <wp:lineTo x="2112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7307"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4959C413" wp14:editId="13C3E5D8">
          <wp:simplePos x="0" y="0"/>
          <wp:positionH relativeFrom="column">
            <wp:posOffset>353695</wp:posOffset>
          </wp:positionH>
          <wp:positionV relativeFrom="paragraph">
            <wp:posOffset>-143510</wp:posOffset>
          </wp:positionV>
          <wp:extent cx="546735" cy="742950"/>
          <wp:effectExtent l="0" t="0" r="5715" b="0"/>
          <wp:wrapTight wrapText="bothSides">
            <wp:wrapPolygon edited="0">
              <wp:start x="0" y="0"/>
              <wp:lineTo x="0" y="21046"/>
              <wp:lineTo x="21073" y="21046"/>
              <wp:lineTo x="21073" y="0"/>
              <wp:lineTo x="0" y="0"/>
            </wp:wrapPolygon>
          </wp:wrapTight>
          <wp:docPr id="4" name="Picture 4" descr="Image result for ministry of electricity logo egy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ministry of electricity logo egypt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7307">
      <w:rPr>
        <w:noProof/>
        <w:lang w:val="en-GB" w:eastAsia="en-GB"/>
      </w:rPr>
      <w:drawing>
        <wp:anchor distT="0" distB="0" distL="114300" distR="114300" simplePos="0" relativeHeight="251661312" behindDoc="1" locked="0" layoutInCell="1" allowOverlap="1" wp14:anchorId="2E74075E" wp14:editId="344B6AE1">
          <wp:simplePos x="0" y="0"/>
          <wp:positionH relativeFrom="column">
            <wp:posOffset>2580005</wp:posOffset>
          </wp:positionH>
          <wp:positionV relativeFrom="paragraph">
            <wp:posOffset>-67310</wp:posOffset>
          </wp:positionV>
          <wp:extent cx="1805305" cy="591185"/>
          <wp:effectExtent l="0" t="0" r="4445" b="0"/>
          <wp:wrapTight wrapText="bothSides">
            <wp:wrapPolygon edited="0">
              <wp:start x="0" y="0"/>
              <wp:lineTo x="0" y="20881"/>
              <wp:lineTo x="21425" y="20881"/>
              <wp:lineTo x="21425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EDIUM. white background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5305" cy="591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1" w:author="MAYY" w:date="2016-07-25T18:22:00Z">
      <w:r w:rsidRPr="00647307">
        <w:rPr>
          <w:noProof/>
          <w:lang w:val="en-GB" w:eastAsia="en-GB"/>
        </w:rPr>
        <w:drawing>
          <wp:anchor distT="0" distB="0" distL="114300" distR="114300" simplePos="0" relativeHeight="251662336" behindDoc="1" locked="0" layoutInCell="1" allowOverlap="1" wp14:anchorId="3584F807" wp14:editId="492BEEF2">
            <wp:simplePos x="0" y="0"/>
            <wp:positionH relativeFrom="column">
              <wp:posOffset>1313180</wp:posOffset>
            </wp:positionH>
            <wp:positionV relativeFrom="paragraph">
              <wp:posOffset>-123825</wp:posOffset>
            </wp:positionV>
            <wp:extent cx="854075" cy="704215"/>
            <wp:effectExtent l="0" t="0" r="3175" b="635"/>
            <wp:wrapTight wrapText="bothSides">
              <wp:wrapPolygon edited="0">
                <wp:start x="0" y="0"/>
                <wp:lineTo x="0" y="21035"/>
                <wp:lineTo x="21199" y="21035"/>
                <wp:lineTo x="21199" y="0"/>
                <wp:lineTo x="0" y="0"/>
              </wp:wrapPolygon>
            </wp:wrapTight>
            <wp:docPr id="9" name="Picture 9" descr="gizlogo-standard-rgb-croppe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izlogo-standard-rgb-cropped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646A"/>
    <w:multiLevelType w:val="hybridMultilevel"/>
    <w:tmpl w:val="FD10E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BE7"/>
    <w:rsid w:val="00051A01"/>
    <w:rsid w:val="0007051E"/>
    <w:rsid w:val="000C156A"/>
    <w:rsid w:val="000C177B"/>
    <w:rsid w:val="000F113A"/>
    <w:rsid w:val="00101339"/>
    <w:rsid w:val="00104F39"/>
    <w:rsid w:val="00141816"/>
    <w:rsid w:val="001A26E4"/>
    <w:rsid w:val="00220510"/>
    <w:rsid w:val="0024465D"/>
    <w:rsid w:val="00324720"/>
    <w:rsid w:val="003303F0"/>
    <w:rsid w:val="003A7247"/>
    <w:rsid w:val="003D629B"/>
    <w:rsid w:val="003F6650"/>
    <w:rsid w:val="00415271"/>
    <w:rsid w:val="004870CC"/>
    <w:rsid w:val="004A3FB6"/>
    <w:rsid w:val="004C2478"/>
    <w:rsid w:val="0051132F"/>
    <w:rsid w:val="00520D88"/>
    <w:rsid w:val="00550735"/>
    <w:rsid w:val="00590FDA"/>
    <w:rsid w:val="005B00C9"/>
    <w:rsid w:val="005D365C"/>
    <w:rsid w:val="005F00F1"/>
    <w:rsid w:val="00602BDF"/>
    <w:rsid w:val="00636B39"/>
    <w:rsid w:val="00647307"/>
    <w:rsid w:val="00650390"/>
    <w:rsid w:val="00681917"/>
    <w:rsid w:val="006B1E57"/>
    <w:rsid w:val="006C5435"/>
    <w:rsid w:val="006D0F15"/>
    <w:rsid w:val="006F3451"/>
    <w:rsid w:val="007001F0"/>
    <w:rsid w:val="00734FF5"/>
    <w:rsid w:val="0079152E"/>
    <w:rsid w:val="007C2573"/>
    <w:rsid w:val="007E25CE"/>
    <w:rsid w:val="007F7F14"/>
    <w:rsid w:val="0081372E"/>
    <w:rsid w:val="0084515C"/>
    <w:rsid w:val="0084777A"/>
    <w:rsid w:val="00877CCD"/>
    <w:rsid w:val="00886815"/>
    <w:rsid w:val="008A1CFF"/>
    <w:rsid w:val="008B3768"/>
    <w:rsid w:val="008C5BE7"/>
    <w:rsid w:val="008D1F7E"/>
    <w:rsid w:val="008E6E18"/>
    <w:rsid w:val="0092272C"/>
    <w:rsid w:val="00924EF6"/>
    <w:rsid w:val="00925AA1"/>
    <w:rsid w:val="00925C38"/>
    <w:rsid w:val="00936247"/>
    <w:rsid w:val="009502DF"/>
    <w:rsid w:val="00981FA0"/>
    <w:rsid w:val="009D6AF6"/>
    <w:rsid w:val="009F6E84"/>
    <w:rsid w:val="00A948FF"/>
    <w:rsid w:val="00AA688B"/>
    <w:rsid w:val="00B13929"/>
    <w:rsid w:val="00B32F2C"/>
    <w:rsid w:val="00B8146A"/>
    <w:rsid w:val="00B85C62"/>
    <w:rsid w:val="00B93AED"/>
    <w:rsid w:val="00BC576C"/>
    <w:rsid w:val="00C1276C"/>
    <w:rsid w:val="00C2210F"/>
    <w:rsid w:val="00C3241E"/>
    <w:rsid w:val="00C43C0A"/>
    <w:rsid w:val="00CB20F4"/>
    <w:rsid w:val="00CF15F6"/>
    <w:rsid w:val="00D132CB"/>
    <w:rsid w:val="00D30983"/>
    <w:rsid w:val="00D40A4F"/>
    <w:rsid w:val="00D40CA3"/>
    <w:rsid w:val="00D54A61"/>
    <w:rsid w:val="00DC21CB"/>
    <w:rsid w:val="00DC37F0"/>
    <w:rsid w:val="00DF5E42"/>
    <w:rsid w:val="00E35305"/>
    <w:rsid w:val="00E71A5D"/>
    <w:rsid w:val="00FB1134"/>
    <w:rsid w:val="00F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BE7"/>
  </w:style>
  <w:style w:type="paragraph" w:styleId="Footer">
    <w:name w:val="footer"/>
    <w:basedOn w:val="Normal"/>
    <w:link w:val="FooterChar"/>
    <w:uiPriority w:val="99"/>
    <w:unhideWhenUsed/>
    <w:rsid w:val="008C5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BE7"/>
  </w:style>
  <w:style w:type="paragraph" w:styleId="BalloonText">
    <w:name w:val="Balloon Text"/>
    <w:basedOn w:val="Normal"/>
    <w:link w:val="BalloonTextChar"/>
    <w:uiPriority w:val="99"/>
    <w:semiHidden/>
    <w:unhideWhenUsed/>
    <w:rsid w:val="008C5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B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36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BE7"/>
  </w:style>
  <w:style w:type="paragraph" w:styleId="Footer">
    <w:name w:val="footer"/>
    <w:basedOn w:val="Normal"/>
    <w:link w:val="FooterChar"/>
    <w:uiPriority w:val="99"/>
    <w:unhideWhenUsed/>
    <w:rsid w:val="008C5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BE7"/>
  </w:style>
  <w:style w:type="paragraph" w:styleId="BalloonText">
    <w:name w:val="Balloon Text"/>
    <w:basedOn w:val="Normal"/>
    <w:link w:val="BalloonTextChar"/>
    <w:uiPriority w:val="99"/>
    <w:semiHidden/>
    <w:unhideWhenUsed/>
    <w:rsid w:val="008C5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B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3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google.com.eg/imgres?imgurl=https://upload.wikimedia.org/wikipedia/commons/thumb/a/a6/Coat_of_arms_of_Egypt_(Official).svg/2000px-Coat_of_arms_of_Egypt_(Official).svg.png&amp;imgrefurl=https://en.wikipedia.org/wiki/Ministry_of_Culture_(Egypt)&amp;h=2718&amp;w=2000&amp;tbnid=VIwr4OlfylhdaM:&amp;docid=6UFkcbaB3v_kTM&amp;ei=OS4BV56QHYWeaLvrvLgI&amp;tbm=isch&amp;ved=0ahUKEwjekNKc3PLLAhUFDxoKHbs1D4cQMwg6KBUwFQ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4.jpeg"/><Relationship Id="rId5" Type="http://schemas.openxmlformats.org/officeDocument/2006/relationships/hyperlink" Target="http://citynet-ap.org/wp-content/uploads/2013/07/gizlogo-standard-rgb-cropped.jp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A4E66-DA14-45EA-A628-D8D32D2EE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MAYY</dc:creator>
  <cp:lastModifiedBy>Hossam</cp:lastModifiedBy>
  <cp:revision>3</cp:revision>
  <cp:lastPrinted>2016-04-05T13:32:00Z</cp:lastPrinted>
  <dcterms:created xsi:type="dcterms:W3CDTF">2016-08-06T12:16:00Z</dcterms:created>
  <dcterms:modified xsi:type="dcterms:W3CDTF">2016-08-07T10:54:00Z</dcterms:modified>
</cp:coreProperties>
</file>